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A7" w:rsidRPr="001A6CE8" w:rsidRDefault="00462FA7">
      <w:pPr>
        <w:rPr>
          <w:ins w:id="0" w:author="Author"/>
          <w:b/>
          <w:sz w:val="20"/>
          <w:lang w:val="en-US"/>
          <w:rPrChange w:id="1" w:author="Author">
            <w:rPr>
              <w:ins w:id="2" w:author="Author"/>
            </w:rPr>
          </w:rPrChange>
        </w:rPr>
      </w:pPr>
      <w:bookmarkStart w:id="3" w:name="_GoBack"/>
      <w:bookmarkEnd w:id="3"/>
      <w:ins w:id="4" w:author="Author">
        <w:r w:rsidRPr="001A6CE8">
          <w:rPr>
            <w:b/>
            <w:sz w:val="20"/>
            <w:lang w:val="en-US"/>
            <w:rPrChange w:id="5" w:author="Author">
              <w:rPr/>
            </w:rPrChange>
          </w:rPr>
          <w:t>Annex II</w:t>
        </w:r>
      </w:ins>
    </w:p>
    <w:p w:rsidR="00462FA7" w:rsidRDefault="00462FA7">
      <w:pPr>
        <w:rPr>
          <w:ins w:id="6" w:author="Author"/>
        </w:rPr>
      </w:pPr>
    </w:p>
    <w:tbl>
      <w:tblPr>
        <w:tblW w:w="20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"/>
        <w:gridCol w:w="2263"/>
        <w:gridCol w:w="3450"/>
        <w:gridCol w:w="3506"/>
        <w:gridCol w:w="395"/>
        <w:gridCol w:w="6341"/>
        <w:gridCol w:w="4752"/>
        <w:tblGridChange w:id="7">
          <w:tblGrid>
            <w:gridCol w:w="11"/>
            <w:gridCol w:w="65"/>
            <w:gridCol w:w="2187"/>
            <w:gridCol w:w="76"/>
            <w:gridCol w:w="3374"/>
            <w:gridCol w:w="76"/>
            <w:gridCol w:w="3506"/>
            <w:gridCol w:w="319"/>
            <w:gridCol w:w="76"/>
            <w:gridCol w:w="6341"/>
            <w:gridCol w:w="4752"/>
          </w:tblGrid>
        </w:tblGridChange>
      </w:tblGrid>
      <w:tr w:rsidR="00B2054F" w:rsidRPr="00403AE6" w:rsidTr="00412C34">
        <w:trPr>
          <w:gridBefore w:val="1"/>
          <w:gridAfter w:val="3"/>
          <w:wBefore w:w="65" w:type="dxa"/>
          <w:wAfter w:w="11488" w:type="dxa"/>
          <w:trHeight w:val="104"/>
        </w:trPr>
        <w:tc>
          <w:tcPr>
            <w:tcW w:w="9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D3166" w:rsidRPr="00412C34" w:rsidRDefault="00B2054F" w:rsidP="005D3166">
            <w:pPr>
              <w:rPr>
                <w:b/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S.12.0</w:t>
            </w:r>
            <w:r w:rsidR="00341091" w:rsidRPr="00412C34">
              <w:rPr>
                <w:b/>
                <w:sz w:val="20"/>
                <w:lang w:val="en-US"/>
              </w:rPr>
              <w:t>2</w:t>
            </w:r>
            <w:r w:rsidR="00F92B8E">
              <w:rPr>
                <w:b/>
                <w:sz w:val="20"/>
                <w:lang w:val="en-US"/>
              </w:rPr>
              <w:t xml:space="preserve"> </w:t>
            </w:r>
            <w:r w:rsidR="005D3166" w:rsidRPr="00412C34">
              <w:rPr>
                <w:b/>
                <w:sz w:val="20"/>
                <w:lang w:val="en-US"/>
              </w:rPr>
              <w:t>- Life and Health SLT Technical Provisions</w:t>
            </w:r>
            <w:r w:rsidR="00341091" w:rsidRPr="00412C34">
              <w:rPr>
                <w:b/>
                <w:sz w:val="20"/>
                <w:lang w:val="en-US"/>
              </w:rPr>
              <w:t xml:space="preserve"> – by Country</w:t>
            </w:r>
            <w:r w:rsidR="00F92B8E">
              <w:rPr>
                <w:b/>
                <w:sz w:val="20"/>
                <w:lang w:val="en-US"/>
              </w:rPr>
              <w:t xml:space="preserve"> (originally on old TP-F1)</w:t>
            </w:r>
          </w:p>
          <w:p w:rsidR="00B2054F" w:rsidRPr="00412C34" w:rsidRDefault="00B2054F" w:rsidP="00B2054F">
            <w:pPr>
              <w:rPr>
                <w:b/>
                <w:sz w:val="20"/>
                <w:lang w:val="en-US"/>
              </w:rPr>
            </w:pPr>
          </w:p>
          <w:p w:rsidR="005D3166" w:rsidRDefault="005D3166" w:rsidP="005D3166">
            <w:pPr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General comments:</w:t>
            </w:r>
          </w:p>
          <w:p w:rsidR="00403AE6" w:rsidRPr="00412C34" w:rsidRDefault="00403AE6" w:rsidP="005D3166">
            <w:pPr>
              <w:rPr>
                <w:b/>
                <w:bCs/>
                <w:sz w:val="20"/>
                <w:lang w:val="en-US"/>
              </w:rPr>
            </w:pPr>
          </w:p>
          <w:p w:rsidR="00403AE6" w:rsidRPr="00EC5DC7" w:rsidRDefault="00403AE6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This Annex contains additional instructions in relation to the templates included in Annex I of this Regulation. The first column of the next table identifies the items to be reported by identifying the columns and lines as show</w:t>
            </w:r>
            <w:r w:rsidR="00655A81" w:rsidRPr="00EC5DC7">
              <w:rPr>
                <w:sz w:val="20"/>
                <w:lang w:val="en-US"/>
              </w:rPr>
              <w:t>n</w:t>
            </w:r>
            <w:r w:rsidRPr="00412C34">
              <w:rPr>
                <w:sz w:val="20"/>
                <w:lang w:val="en-US"/>
              </w:rPr>
              <w:t xml:space="preserve"> in the template in Annex I.</w:t>
            </w:r>
          </w:p>
          <w:p w:rsidR="0053224E" w:rsidRPr="00EC5DC7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53224E" w:rsidRPr="00412C34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403AE6" w:rsidRPr="00412C34" w:rsidRDefault="00403AE6" w:rsidP="00403AE6">
            <w:pPr>
              <w:jc w:val="both"/>
              <w:rPr>
                <w:sz w:val="20"/>
                <w:lang w:val="en-US"/>
              </w:rPr>
            </w:pPr>
          </w:p>
          <w:p w:rsidR="00403AE6" w:rsidRPr="00EC5DC7" w:rsidRDefault="00403AE6" w:rsidP="00403AE6">
            <w:pPr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Undertakings shall take into account all the obligations in different currencies and co</w:t>
            </w:r>
            <w:r w:rsidR="00993ED5" w:rsidRPr="00EC5DC7">
              <w:rPr>
                <w:sz w:val="20"/>
                <w:lang w:val="en-US"/>
              </w:rPr>
              <w:t>n</w:t>
            </w:r>
            <w:r w:rsidRPr="00EC5DC7">
              <w:rPr>
                <w:sz w:val="20"/>
                <w:lang w:val="en-US"/>
              </w:rPr>
              <w:t>vert them into the</w:t>
            </w:r>
            <w:r w:rsidR="00655A81" w:rsidRPr="00EC5DC7">
              <w:rPr>
                <w:sz w:val="20"/>
                <w:lang w:val="en-US"/>
              </w:rPr>
              <w:t xml:space="preserve"> </w:t>
            </w:r>
            <w:del w:id="8" w:author="Author">
              <w:r w:rsidR="00655A81" w:rsidRPr="00EC5DC7" w:rsidDel="00002696">
                <w:rPr>
                  <w:sz w:val="20"/>
                  <w:lang w:val="en-US"/>
                </w:rPr>
                <w:delText>Solvency II</w:delText>
              </w:r>
              <w:r w:rsidRPr="00EC5DC7" w:rsidDel="00002696">
                <w:rPr>
                  <w:sz w:val="20"/>
                  <w:lang w:val="en-US"/>
                </w:rPr>
                <w:delText xml:space="preserve"> </w:delText>
              </w:r>
            </w:del>
            <w:r w:rsidRPr="00EC5DC7">
              <w:rPr>
                <w:sz w:val="20"/>
                <w:lang w:val="en-US"/>
              </w:rPr>
              <w:t xml:space="preserve">reporting currency. </w:t>
            </w:r>
          </w:p>
          <w:p w:rsidR="00403AE6" w:rsidRPr="00412C34" w:rsidRDefault="00403AE6" w:rsidP="005D3166">
            <w:pPr>
              <w:rPr>
                <w:sz w:val="20"/>
                <w:lang w:val="en-US"/>
              </w:rPr>
            </w:pPr>
          </w:p>
          <w:p w:rsidR="00767437" w:rsidRPr="00412C34" w:rsidRDefault="00975AFB" w:rsidP="00412C34">
            <w:pPr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The information by country shall be reported according to the following</w:t>
            </w:r>
            <w:r w:rsidR="0053224E" w:rsidRPr="00412C34">
              <w:rPr>
                <w:sz w:val="20"/>
                <w:lang w:val="en-US"/>
              </w:rPr>
              <w:t xml:space="preserve"> specifications</w:t>
            </w:r>
            <w:r w:rsidR="00767437" w:rsidRPr="00412C34">
              <w:rPr>
                <w:sz w:val="20"/>
                <w:lang w:val="en-US"/>
              </w:rPr>
              <w:t>:</w:t>
            </w:r>
          </w:p>
          <w:p w:rsidR="00655A81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9" w:author="Author">
                  <w:rPr>
                    <w:sz w:val="20"/>
                    <w:lang w:val="en-US"/>
                  </w:rPr>
                </w:rPrChange>
              </w:rPr>
              <w:pPrChange w:id="10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11" w:author="Author">
                  <w:rPr>
                    <w:sz w:val="20"/>
                    <w:lang w:val="en-US"/>
                  </w:rPr>
                </w:rPrChange>
              </w:rPr>
              <w:t>Information on the home country shall be always reported regardless of the amount of technical provisions calculated as a whole and gross best estimate;</w:t>
            </w:r>
          </w:p>
          <w:p w:rsidR="00655A81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12" w:author="Author">
                  <w:rPr>
                    <w:sz w:val="20"/>
                    <w:lang w:val="en-US"/>
                  </w:rPr>
                </w:rPrChange>
              </w:rPr>
              <w:pPrChange w:id="13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14" w:author="Author">
                  <w:rPr>
                    <w:sz w:val="20"/>
                    <w:lang w:val="en-US"/>
                  </w:rPr>
                </w:rPrChange>
              </w:rPr>
              <w:t xml:space="preserve">Information reported by country shall at least represent 90% of the </w:t>
            </w:r>
            <w:del w:id="15" w:author="Author">
              <w:r w:rsidR="00994F55" w:rsidRPr="001A6CE8" w:rsidDel="00994F55">
                <w:rPr>
                  <w:sz w:val="20"/>
                  <w:rPrChange w:id="16" w:author="Author">
                    <w:rPr>
                      <w:sz w:val="20"/>
                      <w:lang w:val="en-US"/>
                    </w:rPr>
                  </w:rPrChange>
                </w:rPr>
                <w:delText>s</w:delText>
              </w:r>
            </w:del>
            <w:ins w:id="17" w:author="Author">
              <w:r w:rsidR="00994F55" w:rsidRPr="001A6CE8">
                <w:rPr>
                  <w:sz w:val="20"/>
                  <w:rPrChange w:id="18" w:author="Author">
                    <w:rPr>
                      <w:sz w:val="20"/>
                      <w:lang w:val="en-US"/>
                    </w:rPr>
                  </w:rPrChange>
                </w:rPr>
                <w:t xml:space="preserve">sum of the </w:t>
              </w:r>
            </w:ins>
            <w:r w:rsidRPr="001A6CE8">
              <w:rPr>
                <w:sz w:val="20"/>
                <w:rPrChange w:id="19" w:author="Author">
                  <w:rPr>
                    <w:sz w:val="20"/>
                    <w:lang w:val="en-US"/>
                  </w:rPr>
                </w:rPrChange>
              </w:rPr>
              <w:t>technical provisions calculated as a whole and gross best estimate of any line of business;</w:t>
            </w:r>
          </w:p>
          <w:p w:rsidR="00655A81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20" w:author="Author">
                  <w:rPr>
                    <w:sz w:val="20"/>
                    <w:lang w:val="en-US"/>
                  </w:rPr>
                </w:rPrChange>
              </w:rPr>
              <w:pPrChange w:id="21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22" w:author="Author">
                  <w:rPr>
                    <w:sz w:val="20"/>
                    <w:lang w:val="en-US"/>
                  </w:rPr>
                </w:rPrChange>
              </w:rPr>
              <w:t xml:space="preserve">If a specific country has to be reported for a particular line of business to comply with sub-paragraph </w:t>
            </w:r>
            <w:del w:id="23" w:author="Author">
              <w:r w:rsidRPr="001A6CE8" w:rsidDel="00002696">
                <w:rPr>
                  <w:sz w:val="20"/>
                  <w:rPrChange w:id="24" w:author="Author">
                    <w:rPr>
                      <w:sz w:val="20"/>
                      <w:lang w:val="en-US"/>
                    </w:rPr>
                  </w:rPrChange>
                </w:rPr>
                <w:delText>ii</w:delText>
              </w:r>
            </w:del>
            <w:ins w:id="25" w:author="Author">
              <w:r w:rsidR="00002696">
                <w:rPr>
                  <w:sz w:val="20"/>
                </w:rPr>
                <w:t>b</w:t>
              </w:r>
            </w:ins>
            <w:r w:rsidRPr="001A6CE8">
              <w:rPr>
                <w:sz w:val="20"/>
                <w:rPrChange w:id="26" w:author="Author">
                  <w:rPr>
                    <w:sz w:val="20"/>
                    <w:lang w:val="en-US"/>
                  </w:rPr>
                </w:rPrChange>
              </w:rPr>
              <w:t>) then that country shall be reported for all lines of business;</w:t>
            </w:r>
          </w:p>
          <w:p w:rsidR="00655A81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27" w:author="Author">
                  <w:rPr>
                    <w:sz w:val="20"/>
                    <w:lang w:val="en-US"/>
                  </w:rPr>
                </w:rPrChange>
              </w:rPr>
              <w:pPrChange w:id="28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29" w:author="Author">
                  <w:rPr>
                    <w:sz w:val="20"/>
                    <w:lang w:val="en-US"/>
                  </w:rPr>
                </w:rPrChange>
              </w:rPr>
              <w:t>The other countries shall be reported aggregated in “other-EEA” or “other-non EEA”</w:t>
            </w:r>
          </w:p>
          <w:p w:rsidR="00655A81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30" w:author="Author">
                  <w:rPr>
                    <w:sz w:val="20"/>
                    <w:lang w:val="en-US"/>
                  </w:rPr>
                </w:rPrChange>
              </w:rPr>
              <w:pPrChange w:id="31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32" w:author="Author">
                  <w:rPr>
                    <w:sz w:val="20"/>
                    <w:lang w:val="en-US"/>
                  </w:rPr>
                </w:rPrChange>
              </w:rPr>
              <w:t>For direct business information shall be reported by country where the contract was entered into;</w:t>
            </w:r>
          </w:p>
          <w:p w:rsidR="00562D97" w:rsidRPr="001A6CE8" w:rsidRDefault="00655A81" w:rsidP="001A6CE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  <w:rPrChange w:id="33" w:author="Author">
                  <w:rPr>
                    <w:b/>
                    <w:sz w:val="20"/>
                    <w:lang w:val="en-US"/>
                  </w:rPr>
                </w:rPrChange>
              </w:rPr>
              <w:pPrChange w:id="34" w:author="Author">
                <w:pPr>
                  <w:pStyle w:val="ListParagraph"/>
                  <w:numPr>
                    <w:numId w:val="4"/>
                  </w:numPr>
                  <w:spacing w:before="120" w:after="120"/>
                  <w:ind w:hanging="360"/>
                  <w:jc w:val="both"/>
                </w:pPr>
              </w:pPrChange>
            </w:pPr>
            <w:r w:rsidRPr="001A6CE8">
              <w:rPr>
                <w:sz w:val="20"/>
                <w:rPrChange w:id="35" w:author="Author">
                  <w:rPr>
                    <w:sz w:val="20"/>
                    <w:lang w:val="en-US"/>
                  </w:rPr>
                </w:rPrChange>
              </w:rPr>
              <w:t>For proportional and non-proportional reinsurance information shall be reported by country of localisation of the ceding undertaking</w:t>
            </w:r>
            <w:r w:rsidR="0053224E" w:rsidRPr="001A6CE8">
              <w:rPr>
                <w:sz w:val="20"/>
                <w:rPrChange w:id="36" w:author="Author">
                  <w:rPr>
                    <w:sz w:val="20"/>
                    <w:lang w:val="en-US"/>
                  </w:rPr>
                </w:rPrChange>
              </w:rPr>
              <w:t>.</w:t>
            </w:r>
          </w:p>
          <w:p w:rsidR="00562D97" w:rsidRDefault="00562D97" w:rsidP="00412C34">
            <w:pPr>
              <w:spacing w:before="120" w:after="12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Fo</w:t>
            </w:r>
            <w:r w:rsidR="00383921">
              <w:rPr>
                <w:sz w:val="20"/>
                <w:lang w:val="en-US"/>
              </w:rPr>
              <w:t>r the purposes of this template</w:t>
            </w:r>
            <w:r>
              <w:rPr>
                <w:sz w:val="20"/>
                <w:lang w:val="en-US"/>
              </w:rPr>
              <w:t xml:space="preserve"> </w:t>
            </w:r>
            <w:r w:rsidRPr="00562D97">
              <w:rPr>
                <w:sz w:val="20"/>
                <w:lang w:val="en-US"/>
              </w:rPr>
              <w:t>“country where the contract was entered into” means</w:t>
            </w:r>
            <w:r>
              <w:rPr>
                <w:sz w:val="20"/>
                <w:lang w:val="en-US"/>
              </w:rPr>
              <w:t>: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 xml:space="preserve">The country where the insurance undertaking is established (home country) when the contract was not sold through a branch or freedom to provide services; 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branch is located (host country) when the contract was sold through a branch;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freedom to provide services was notified (host country) when the contract was sold through freedom to provide services.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If an intermediary is used or in any other situation, it is a), b) or c) depending on who sold the contract.</w:t>
            </w:r>
          </w:p>
          <w:p w:rsidR="00190A80" w:rsidRDefault="00190A80" w:rsidP="00412C34">
            <w:pPr>
              <w:spacing w:before="120" w:after="12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he information to be reported shall </w:t>
            </w:r>
            <w:r>
              <w:rPr>
                <w:sz w:val="20"/>
                <w:lang w:val="en-US"/>
              </w:rPr>
              <w:t xml:space="preserve">include the volatility adjustment, the matching adjustment, the interest rate transitional and </w:t>
            </w:r>
            <w:r w:rsidRPr="00DA1DE1">
              <w:rPr>
                <w:sz w:val="20"/>
                <w:lang w:val="en-US"/>
              </w:rPr>
              <w:t xml:space="preserve">the transitional on </w:t>
            </w: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echnical </w:t>
            </w:r>
            <w:r>
              <w:rPr>
                <w:sz w:val="20"/>
                <w:lang w:val="en-US"/>
              </w:rPr>
              <w:t>p</w:t>
            </w:r>
            <w:r w:rsidRPr="00DA1DE1">
              <w:rPr>
                <w:sz w:val="20"/>
                <w:lang w:val="en-US"/>
              </w:rPr>
              <w:t>rovisions.</w:t>
            </w:r>
          </w:p>
          <w:p w:rsidR="00B2054F" w:rsidRPr="00412C34" w:rsidRDefault="00B2054F" w:rsidP="00412C34">
            <w:pPr>
              <w:spacing w:before="120" w:after="120"/>
              <w:jc w:val="both"/>
              <w:rPr>
                <w:i/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       </w:t>
            </w:r>
            <w:r w:rsidRPr="00412C34">
              <w:rPr>
                <w:b/>
                <w:sz w:val="20"/>
                <w:lang w:val="en-US"/>
              </w:rPr>
              <w:t xml:space="preserve">                 </w:t>
            </w:r>
          </w:p>
        </w:tc>
      </w:tr>
      <w:tr w:rsidR="0053224E" w:rsidRPr="00412C34" w:rsidTr="00B05037">
        <w:trPr>
          <w:trHeight w:val="129"/>
        </w:trPr>
        <w:tc>
          <w:tcPr>
            <w:tcW w:w="16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224E" w:rsidRPr="00412C34" w:rsidRDefault="006C08A5">
            <w:pPr>
              <w:rPr>
                <w:b/>
                <w:bCs/>
                <w:iCs/>
                <w:sz w:val="20"/>
                <w:lang w:val="en-US"/>
              </w:rPr>
            </w:pPr>
            <w:r w:rsidRPr="00412C34">
              <w:rPr>
                <w:b/>
                <w:bCs/>
                <w:iCs/>
                <w:sz w:val="20"/>
                <w:lang w:val="en-US"/>
              </w:rPr>
              <w:t xml:space="preserve">Gross </w:t>
            </w:r>
            <w:r w:rsidR="0053224E" w:rsidRPr="00412C34">
              <w:rPr>
                <w:b/>
                <w:bCs/>
                <w:iCs/>
                <w:sz w:val="20"/>
                <w:lang w:val="en-US"/>
              </w:rPr>
              <w:t>TP as a whole and Gross BE for different countries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24E" w:rsidRPr="00412C34" w:rsidRDefault="0053224E" w:rsidP="00257187">
            <w:pPr>
              <w:jc w:val="center"/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 </w:t>
            </w:r>
          </w:p>
        </w:tc>
      </w:tr>
      <w:tr w:rsidR="00341091" w:rsidRPr="00403AE6" w:rsidTr="00412C34">
        <w:trPr>
          <w:gridBefore w:val="1"/>
          <w:gridAfter w:val="2"/>
          <w:wBefore w:w="65" w:type="dxa"/>
          <w:wAfter w:w="11093" w:type="dxa"/>
          <w:trHeight w:val="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1091" w:rsidRPr="00412C34" w:rsidRDefault="00341091" w:rsidP="00024E95">
            <w:pPr>
              <w:rPr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ITEM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INSTRUCTIONS</w:t>
            </w:r>
          </w:p>
        </w:tc>
      </w:tr>
      <w:tr w:rsidR="00051CE5" w:rsidRPr="00CA7D52" w:rsidTr="00412C34">
        <w:trPr>
          <w:gridBefore w:val="1"/>
          <w:gridAfter w:val="2"/>
          <w:wBefore w:w="65" w:type="dxa"/>
          <w:wAfter w:w="11093" w:type="dxa"/>
          <w:trHeight w:val="7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051CE5" w:rsidRPr="00412C34" w:rsidDel="00E25568" w:rsidRDefault="00051CE5">
            <w:pPr>
              <w:rPr>
                <w:sz w:val="20"/>
              </w:rPr>
            </w:pPr>
            <w:r w:rsidRPr="00412C34">
              <w:rPr>
                <w:sz w:val="20"/>
              </w:rPr>
              <w:t>C0010/</w:t>
            </w:r>
            <w:r w:rsidR="00206045">
              <w:rPr>
                <w:sz w:val="20"/>
              </w:rPr>
              <w:t>R0040, ...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FA67A8" w:rsidP="0025718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Geographical </w:t>
            </w:r>
            <w:r w:rsidR="00206045">
              <w:rPr>
                <w:sz w:val="20"/>
                <w:lang w:val="en-US"/>
              </w:rPr>
              <w:t>zone/Country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A13B71" w:rsidP="004235D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Report</w:t>
            </w:r>
            <w:r w:rsidR="00FA67A8" w:rsidRPr="00412C34">
              <w:rPr>
                <w:sz w:val="20"/>
                <w:lang w:val="en-US"/>
              </w:rPr>
              <w:t xml:space="preserve"> the country ISO 3166</w:t>
            </w:r>
            <w:ins w:id="37" w:author="Author">
              <w:r w:rsidR="004235D7" w:rsidRPr="00800475">
                <w:rPr>
                  <w:sz w:val="20"/>
                  <w:lang w:val="en-US"/>
                </w:rPr>
                <w:t xml:space="preserve">-1 alpha-2 </w:t>
              </w:r>
            </w:ins>
            <w:del w:id="38" w:author="Author">
              <w:r w:rsidR="00FA67A8" w:rsidRPr="00412C34" w:rsidDel="004235D7">
                <w:rPr>
                  <w:sz w:val="20"/>
                  <w:lang w:val="en-US"/>
                </w:rPr>
                <w:delText xml:space="preserve"> </w:delText>
              </w:r>
            </w:del>
            <w:r w:rsidR="00FA67A8" w:rsidRPr="00412C34">
              <w:rPr>
                <w:sz w:val="20"/>
                <w:lang w:val="en-US"/>
              </w:rPr>
              <w:t xml:space="preserve">code for </w:t>
            </w:r>
            <w:r w:rsidR="00F92B8E">
              <w:rPr>
                <w:sz w:val="20"/>
                <w:lang w:val="en-US"/>
              </w:rPr>
              <w:t>identifying</w:t>
            </w:r>
            <w:r w:rsidR="00FA67A8" w:rsidRPr="00412C34">
              <w:rPr>
                <w:sz w:val="20"/>
                <w:lang w:val="en-US"/>
              </w:rPr>
              <w:t xml:space="preserve"> the countries within the materiality threshold </w:t>
            </w:r>
          </w:p>
        </w:tc>
      </w:tr>
      <w:tr w:rsidR="00341091" w:rsidRPr="00206045" w:rsidTr="00412C34">
        <w:trPr>
          <w:gridBefore w:val="1"/>
          <w:gridAfter w:val="2"/>
          <w:wBefore w:w="65" w:type="dxa"/>
          <w:wAfter w:w="11093" w:type="dxa"/>
          <w:trHeight w:val="16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C5DC7" w:rsidRDefault="00341091" w:rsidP="005B4510">
            <w:pPr>
              <w:rPr>
                <w:sz w:val="20"/>
              </w:rPr>
            </w:pPr>
            <w:r w:rsidRPr="00412C34">
              <w:rPr>
                <w:sz w:val="20"/>
              </w:rPr>
              <w:t>C00</w:t>
            </w:r>
            <w:r w:rsidR="005D0644" w:rsidRPr="00412C34">
              <w:rPr>
                <w:sz w:val="20"/>
              </w:rPr>
              <w:t>2</w:t>
            </w:r>
            <w:r w:rsidRPr="00412C34">
              <w:rPr>
                <w:sz w:val="20"/>
              </w:rPr>
              <w:t>0, C00</w:t>
            </w:r>
            <w:r w:rsidR="005D0644" w:rsidRPr="00412C34">
              <w:rPr>
                <w:sz w:val="20"/>
              </w:rPr>
              <w:t>3</w:t>
            </w:r>
            <w:r w:rsidRPr="00412C34">
              <w:rPr>
                <w:sz w:val="20"/>
              </w:rPr>
              <w:t>0, C00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09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10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5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20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21</w:t>
            </w:r>
            <w:r w:rsidRPr="00412C34">
              <w:rPr>
                <w:sz w:val="20"/>
              </w:rPr>
              <w:t>0/R0</w:t>
            </w:r>
            <w:r w:rsidR="005D0644" w:rsidRPr="00412C34">
              <w:rPr>
                <w:sz w:val="20"/>
              </w:rPr>
              <w:t>01</w:t>
            </w:r>
            <w:r w:rsidRPr="00412C34">
              <w:rPr>
                <w:sz w:val="20"/>
              </w:rPr>
              <w:t>0</w:t>
            </w:r>
            <w:r w:rsidR="00F92B8E">
              <w:rPr>
                <w:sz w:val="20"/>
              </w:rPr>
              <w:t xml:space="preserve"> </w:t>
            </w:r>
          </w:p>
          <w:p w:rsidR="00341091" w:rsidRPr="00412C34" w:rsidRDefault="00F92B8E" w:rsidP="005B4510">
            <w:pPr>
              <w:rPr>
                <w:sz w:val="20"/>
              </w:rPr>
            </w:pPr>
            <w:r>
              <w:rPr>
                <w:sz w:val="20"/>
              </w:rPr>
              <w:t>(J1-J14)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6C08A5" w:rsidP="0025718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Home 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002696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 xml:space="preserve"> </w:t>
            </w:r>
            <w:r w:rsidR="004D2159" w:rsidRPr="00C25BDE">
              <w:rPr>
                <w:sz w:val="20"/>
                <w:lang w:val="en-US"/>
              </w:rPr>
              <w:t>by country where the contract was entered into</w:t>
            </w:r>
            <w:ins w:id="39" w:author="Author">
              <w:r w:rsidR="00002696">
                <w:rPr>
                  <w:sz w:val="20"/>
                  <w:lang w:val="en-US"/>
                </w:rPr>
                <w:t xml:space="preserve"> </w:t>
              </w:r>
              <w:r w:rsidR="00002696" w:rsidRPr="00002696">
                <w:rPr>
                  <w:sz w:val="20"/>
                  <w:lang w:val="en-US"/>
                </w:rPr>
                <w:t xml:space="preserve">or country of </w:t>
              </w:r>
              <w:proofErr w:type="spellStart"/>
              <w:r w:rsidR="00002696" w:rsidRPr="00002696">
                <w:rPr>
                  <w:sz w:val="20"/>
                  <w:lang w:val="en-US"/>
                </w:rPr>
                <w:t>localisation</w:t>
              </w:r>
              <w:proofErr w:type="spellEnd"/>
              <w:r w:rsidR="00002696" w:rsidRPr="00002696">
                <w:rPr>
                  <w:sz w:val="20"/>
                  <w:lang w:val="en-US"/>
                </w:rPr>
                <w:t xml:space="preserve"> of the ceding undertakin</w:t>
              </w:r>
              <w:r w:rsidR="00002696">
                <w:rPr>
                  <w:sz w:val="20"/>
                  <w:lang w:val="en-US"/>
                </w:rPr>
                <w:t>g</w:t>
              </w:r>
            </w:ins>
            <w:r w:rsidRPr="00412C34">
              <w:rPr>
                <w:sz w:val="20"/>
                <w:lang w:val="en-US"/>
              </w:rPr>
              <w:t xml:space="preserve">, when the country is the home country, for each </w:t>
            </w:r>
            <w:r w:rsidR="004D2159">
              <w:rPr>
                <w:sz w:val="20"/>
                <w:lang w:val="en-US"/>
              </w:rPr>
              <w:t>L</w:t>
            </w:r>
            <w:ins w:id="40" w:author="Author">
              <w:r w:rsidR="00986497">
                <w:rPr>
                  <w:sz w:val="20"/>
                  <w:lang w:val="en-US"/>
                </w:rPr>
                <w:t xml:space="preserve">ine </w:t>
              </w:r>
            </w:ins>
            <w:r w:rsidR="004D2159">
              <w:rPr>
                <w:sz w:val="20"/>
                <w:lang w:val="en-US"/>
              </w:rPr>
              <w:t>o</w:t>
            </w:r>
            <w:ins w:id="41" w:author="Author">
              <w:r w:rsidR="00986497">
                <w:rPr>
                  <w:sz w:val="20"/>
                  <w:lang w:val="en-US"/>
                </w:rPr>
                <w:t xml:space="preserve">f </w:t>
              </w:r>
            </w:ins>
            <w:r w:rsidR="004D2159">
              <w:rPr>
                <w:sz w:val="20"/>
                <w:lang w:val="en-US"/>
              </w:rPr>
              <w:t>B</w:t>
            </w:r>
            <w:ins w:id="42" w:author="Author">
              <w:r w:rsidR="00986497">
                <w:rPr>
                  <w:sz w:val="20"/>
                  <w:lang w:val="en-US"/>
                </w:rPr>
                <w:t>usiness</w:t>
              </w:r>
            </w:ins>
            <w:r w:rsidR="00206045">
              <w:rPr>
                <w:sz w:val="20"/>
                <w:lang w:val="en-US"/>
              </w:rPr>
              <w:t xml:space="preserve">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</w:t>
            </w:r>
            <w:r w:rsidR="00606D6C" w:rsidRPr="00EC5DC7">
              <w:rPr>
                <w:sz w:val="20"/>
                <w:lang w:val="en-US"/>
              </w:rPr>
              <w:t>uding</w:t>
            </w:r>
            <w:r w:rsidRPr="00412C34">
              <w:rPr>
                <w:sz w:val="20"/>
                <w:lang w:val="en-US"/>
              </w:rPr>
              <w:t xml:space="preserve">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341091" w:rsidRPr="00CA7D52" w:rsidTr="001A6CE8">
        <w:tblPrEx>
          <w:tblW w:w="20772" w:type="dxa"/>
          <w:tblCellMar>
            <w:left w:w="70" w:type="dxa"/>
            <w:right w:w="70" w:type="dxa"/>
          </w:tblCellMar>
          <w:tblPrExChange w:id="43" w:author="Author">
            <w:tblPrEx>
              <w:tblW w:w="20772" w:type="dxa"/>
              <w:tblCellMar>
                <w:left w:w="70" w:type="dxa"/>
                <w:right w:w="70" w:type="dxa"/>
              </w:tblCellMar>
            </w:tblPrEx>
          </w:tblPrExChange>
        </w:tblPrEx>
        <w:trPr>
          <w:gridBefore w:val="1"/>
          <w:gridAfter w:val="2"/>
          <w:wBefore w:w="65" w:type="dxa"/>
          <w:wAfter w:w="11093" w:type="dxa"/>
          <w:trHeight w:val="488"/>
          <w:trPrChange w:id="44" w:author="Author">
            <w:trPr>
              <w:gridAfter w:val="2"/>
              <w:wBefore w:w="65" w:type="dxa"/>
              <w:wAfter w:w="11093" w:type="dxa"/>
              <w:trHeight w:val="2062"/>
            </w:trPr>
          </w:trPrChange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  <w:tcPrChange w:id="45" w:author="Author">
              <w:tcPr>
                <w:tcW w:w="226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EC5DC7" w:rsidRDefault="005B4510" w:rsidP="005D0644">
            <w:pPr>
              <w:rPr>
                <w:sz w:val="20"/>
              </w:rPr>
            </w:pPr>
            <w:r w:rsidRPr="00A92B49">
              <w:rPr>
                <w:sz w:val="20"/>
              </w:rPr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>2</w:t>
            </w:r>
            <w:r w:rsidR="00341091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 xml:space="preserve"> </w:t>
            </w:r>
          </w:p>
          <w:p w:rsidR="00341091" w:rsidRPr="00412C34" w:rsidRDefault="00C80A4F" w:rsidP="005D0644">
            <w:pPr>
              <w:rPr>
                <w:sz w:val="20"/>
              </w:rPr>
            </w:pPr>
            <w:r>
              <w:rPr>
                <w:sz w:val="20"/>
              </w:rPr>
              <w:t>(JE1-JE14)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46" w:author="Author">
              <w:tcPr>
                <w:tcW w:w="3450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EEA countries outside the materiality threshold</w:t>
            </w:r>
            <w:ins w:id="47" w:author="Author">
              <w:r w:rsidR="002517B7">
                <w:rPr>
                  <w:sz w:val="20"/>
                  <w:lang w:val="en-US"/>
                </w:rPr>
                <w:t xml:space="preserve"> – not reported by country</w:t>
              </w:r>
            </w:ins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48" w:author="Author">
              <w:tcPr>
                <w:tcW w:w="3901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EC5DC7" w:rsidRPr="00412C34" w:rsidRDefault="00341091" w:rsidP="0098649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del w:id="49" w:author="Author">
              <w:r w:rsidRPr="00412C34" w:rsidDel="00986497">
                <w:rPr>
                  <w:sz w:val="20"/>
                  <w:lang w:val="en-US"/>
                </w:rPr>
                <w:delText xml:space="preserve"> </w:delText>
              </w:r>
              <w:r w:rsidR="000B7D0A" w:rsidRPr="00C25BDE" w:rsidDel="00986497">
                <w:rPr>
                  <w:sz w:val="20"/>
                  <w:lang w:val="en-US"/>
                </w:rPr>
                <w:delText>by country where the contract was entered into</w:delText>
              </w:r>
            </w:del>
            <w:r w:rsidRPr="00412C34">
              <w:rPr>
                <w:sz w:val="20"/>
                <w:lang w:val="en-US"/>
              </w:rPr>
              <w:t>, for 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ins w:id="50" w:author="Author">
              <w:r w:rsidR="00986497">
                <w:rPr>
                  <w:sz w:val="20"/>
                  <w:lang w:val="en-US"/>
                </w:rPr>
                <w:t>Line of Business</w:t>
              </w:r>
            </w:ins>
            <w:del w:id="51" w:author="Author">
              <w:r w:rsidR="00C80A4F" w:rsidRPr="00EC5DC7" w:rsidDel="00986497">
                <w:rPr>
                  <w:sz w:val="20"/>
                  <w:lang w:val="en-US"/>
                </w:rPr>
                <w:delText>LoB</w:delText>
              </w:r>
            </w:del>
            <w:r w:rsidRPr="00412C34">
              <w:rPr>
                <w:sz w:val="20"/>
                <w:lang w:val="en-US"/>
              </w:rPr>
              <w:t xml:space="preserve">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 xml:space="preserve">Life other than health insurance, </w:t>
            </w:r>
            <w:r w:rsidRPr="00412C34">
              <w:rPr>
                <w:sz w:val="20"/>
                <w:lang w:val="en-US"/>
              </w:rPr>
              <w:lastRenderedPageBreak/>
              <w:t>incl. Unit-Linked and Health similar to life insurance</w:t>
            </w:r>
            <w:r w:rsidR="00EC5DC7" w:rsidRPr="00412C34">
              <w:rPr>
                <w:sz w:val="20"/>
                <w:lang w:val="en-US"/>
              </w:rPr>
              <w:t>.</w:t>
            </w:r>
            <w:r w:rsidR="00606D6C" w:rsidRPr="00EC5DC7">
              <w:rPr>
                <w:sz w:val="20"/>
                <w:lang w:val="en-US"/>
              </w:rPr>
              <w:t xml:space="preserve"> </w:t>
            </w:r>
            <w:r w:rsidR="00C80A4F" w:rsidRPr="00EC5DC7">
              <w:rPr>
                <w:sz w:val="20"/>
                <w:lang w:val="en-US"/>
              </w:rPr>
              <w:t xml:space="preserve"> </w:t>
            </w:r>
          </w:p>
        </w:tc>
      </w:tr>
      <w:tr w:rsidR="00341091" w:rsidRPr="00CA7D52" w:rsidTr="00412C34">
        <w:trPr>
          <w:gridBefore w:val="1"/>
          <w:gridAfter w:val="2"/>
          <w:wBefore w:w="65" w:type="dxa"/>
          <w:wAfter w:w="11093" w:type="dxa"/>
          <w:trHeight w:val="204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5B4510" w:rsidP="00EF1831">
            <w:pPr>
              <w:rPr>
                <w:sz w:val="20"/>
              </w:rPr>
            </w:pPr>
            <w:r w:rsidRPr="00A92B49">
              <w:rPr>
                <w:sz w:val="20"/>
              </w:rPr>
              <w:lastRenderedPageBreak/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EF1831">
              <w:rPr>
                <w:sz w:val="20"/>
              </w:rPr>
              <w:t>3</w:t>
            </w:r>
            <w:r w:rsidR="00341091" w:rsidRPr="00412C34">
              <w:rPr>
                <w:sz w:val="20"/>
              </w:rPr>
              <w:t>0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 xml:space="preserve">TP as a whole  and Gross BE for different countries - </w:t>
            </w:r>
            <w:r w:rsidR="00A13B71">
              <w:rPr>
                <w:sz w:val="20"/>
                <w:lang w:val="en-US"/>
              </w:rPr>
              <w:t>N</w:t>
            </w:r>
            <w:r w:rsidR="00341091" w:rsidRPr="00412C34">
              <w:rPr>
                <w:sz w:val="20"/>
                <w:lang w:val="en-US"/>
              </w:rPr>
              <w:t>on-EEA countries outside the materiality threshold</w:t>
            </w:r>
            <w:ins w:id="52" w:author="Author">
              <w:r w:rsidR="002517B7">
                <w:rPr>
                  <w:sz w:val="20"/>
                  <w:lang w:val="en-US"/>
                </w:rPr>
                <w:t xml:space="preserve"> – not reported by country</w:t>
              </w:r>
            </w:ins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D6C" w:rsidRPr="00412C34" w:rsidRDefault="00341091" w:rsidP="0098649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del w:id="53" w:author="Author">
              <w:r w:rsidRPr="00412C34" w:rsidDel="00986497">
                <w:rPr>
                  <w:sz w:val="20"/>
                  <w:lang w:val="en-US"/>
                </w:rPr>
                <w:delText xml:space="preserve"> </w:delText>
              </w:r>
              <w:r w:rsidR="00EF1831" w:rsidRPr="00C25BDE" w:rsidDel="00986497">
                <w:rPr>
                  <w:sz w:val="20"/>
                  <w:lang w:val="en-US"/>
                </w:rPr>
                <w:delText>by country where the contract was entered into</w:delText>
              </w:r>
            </w:del>
            <w:r w:rsidRPr="00412C34">
              <w:rPr>
                <w:sz w:val="20"/>
                <w:lang w:val="en-US"/>
              </w:rPr>
              <w:t>, for non-EEA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ins w:id="54" w:author="Author">
              <w:r w:rsidR="00986497">
                <w:rPr>
                  <w:sz w:val="20"/>
                  <w:lang w:val="en-US"/>
                </w:rPr>
                <w:t>Line of Business</w:t>
              </w:r>
            </w:ins>
            <w:del w:id="55" w:author="Author">
              <w:r w:rsidR="00EF1831" w:rsidRPr="00EC5DC7" w:rsidDel="00986497">
                <w:rPr>
                  <w:sz w:val="20"/>
                  <w:lang w:val="en-US"/>
                </w:rPr>
                <w:delText>LoB</w:delText>
              </w:r>
            </w:del>
            <w:r w:rsidR="00EF1831" w:rsidRPr="00EC5DC7">
              <w:rPr>
                <w:sz w:val="20"/>
                <w:lang w:val="en-US"/>
              </w:rPr>
              <w:t xml:space="preserve">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incl.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206045" w:rsidRPr="00C25BDE" w:rsidTr="00412C34">
        <w:trPr>
          <w:gridBefore w:val="1"/>
          <w:gridAfter w:val="2"/>
          <w:wBefore w:w="65" w:type="dxa"/>
          <w:wAfter w:w="11093" w:type="dxa"/>
          <w:trHeight w:val="166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412C34" w:rsidRDefault="00206045" w:rsidP="00C25BDE">
            <w:pPr>
              <w:rPr>
                <w:sz w:val="20"/>
                <w:lang w:val="pt-PT"/>
              </w:rPr>
            </w:pPr>
            <w:r w:rsidRPr="00412C34">
              <w:rPr>
                <w:sz w:val="20"/>
                <w:lang w:val="pt-PT"/>
              </w:rPr>
              <w:t>C0020, C0030, C0060, C0090, C0100, C0150, C0160, C0190, C0200, C0210/R0</w:t>
            </w:r>
            <w:r w:rsidR="00EF1831" w:rsidRPr="00412C34">
              <w:rPr>
                <w:sz w:val="20"/>
                <w:lang w:val="pt-PT"/>
              </w:rPr>
              <w:t>04</w:t>
            </w:r>
            <w:r w:rsidRPr="00412C34">
              <w:rPr>
                <w:sz w:val="20"/>
                <w:lang w:val="pt-PT"/>
              </w:rPr>
              <w:t>0</w:t>
            </w:r>
            <w:r w:rsidR="00EF1831" w:rsidRPr="00412C34">
              <w:rPr>
                <w:sz w:val="20"/>
                <w:lang w:val="pt-PT"/>
              </w:rPr>
              <w:t>, …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C25BDE" w:rsidRDefault="006C08A5" w:rsidP="00C25BD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206045" w:rsidRPr="00C25BDE">
              <w:rPr>
                <w:sz w:val="20"/>
                <w:lang w:val="en-US"/>
              </w:rPr>
              <w:t xml:space="preserve">TP as a whole  and Gross BE for different countries </w:t>
            </w:r>
            <w:r w:rsidR="00206045">
              <w:rPr>
                <w:sz w:val="20"/>
                <w:lang w:val="en-US"/>
              </w:rPr>
              <w:t>–</w:t>
            </w:r>
            <w:r w:rsidR="00206045" w:rsidRPr="00C25BDE">
              <w:rPr>
                <w:sz w:val="20"/>
                <w:lang w:val="en-US"/>
              </w:rPr>
              <w:t xml:space="preserve"> </w:t>
            </w:r>
            <w:r w:rsidR="00206045">
              <w:rPr>
                <w:sz w:val="20"/>
                <w:lang w:val="en-US"/>
              </w:rPr>
              <w:t>Country 1</w:t>
            </w:r>
            <w:r w:rsidR="00206045" w:rsidRPr="00C25BDE">
              <w:rPr>
                <w:sz w:val="20"/>
                <w:lang w:val="en-US"/>
              </w:rPr>
              <w:t xml:space="preserve">  [one line for each country in the materiality threshold]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DC7" w:rsidRPr="00C25BDE" w:rsidRDefault="00206045">
            <w:pPr>
              <w:rPr>
                <w:sz w:val="20"/>
                <w:lang w:val="en-US"/>
              </w:rPr>
            </w:pPr>
            <w:r w:rsidRPr="00C25BDE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C25BDE">
              <w:rPr>
                <w:sz w:val="20"/>
                <w:lang w:val="en-US"/>
              </w:rPr>
              <w:t>TP as a whole and gross B</w:t>
            </w:r>
            <w:r>
              <w:rPr>
                <w:sz w:val="20"/>
                <w:lang w:val="en-US"/>
              </w:rPr>
              <w:t xml:space="preserve">est </w:t>
            </w:r>
            <w:r w:rsidRPr="00C25BDE">
              <w:rPr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stimate</w:t>
            </w:r>
            <w:r w:rsidRPr="00C25BDE">
              <w:rPr>
                <w:sz w:val="20"/>
                <w:lang w:val="en-US"/>
              </w:rPr>
              <w:t xml:space="preserve"> by country where the contract was entered into</w:t>
            </w:r>
            <w:ins w:id="56" w:author="Author">
              <w:r w:rsidR="00002696">
                <w:rPr>
                  <w:sz w:val="20"/>
                  <w:lang w:val="en-US"/>
                </w:rPr>
                <w:t xml:space="preserve"> </w:t>
              </w:r>
              <w:r w:rsidR="00002696" w:rsidRPr="00002696">
                <w:rPr>
                  <w:sz w:val="20"/>
                  <w:lang w:val="en-US"/>
                </w:rPr>
                <w:t xml:space="preserve">or country of </w:t>
              </w:r>
              <w:proofErr w:type="spellStart"/>
              <w:r w:rsidR="00002696" w:rsidRPr="00002696">
                <w:rPr>
                  <w:sz w:val="20"/>
                  <w:lang w:val="en-US"/>
                </w:rPr>
                <w:t>localisation</w:t>
              </w:r>
              <w:proofErr w:type="spellEnd"/>
              <w:r w:rsidR="00002696" w:rsidRPr="00002696">
                <w:rPr>
                  <w:sz w:val="20"/>
                  <w:lang w:val="en-US"/>
                </w:rPr>
                <w:t xml:space="preserve"> of the ceding undertakin</w:t>
              </w:r>
              <w:r w:rsidR="00002696">
                <w:rPr>
                  <w:sz w:val="20"/>
                  <w:lang w:val="en-US"/>
                </w:rPr>
                <w:t>g</w:t>
              </w:r>
            </w:ins>
            <w:r>
              <w:rPr>
                <w:sz w:val="20"/>
                <w:lang w:val="en-US"/>
              </w:rPr>
              <w:t>,</w:t>
            </w:r>
            <w:r w:rsidRPr="00C25BDE">
              <w:rPr>
                <w:sz w:val="20"/>
                <w:lang w:val="en-US"/>
              </w:rPr>
              <w:t xml:space="preserve"> for each of the countries in the materiality threshold, except the home country, for each </w:t>
            </w:r>
            <w:ins w:id="57" w:author="Author">
              <w:r w:rsidR="00986497">
                <w:rPr>
                  <w:sz w:val="20"/>
                  <w:lang w:val="en-US"/>
                </w:rPr>
                <w:t>Line of Business</w:t>
              </w:r>
            </w:ins>
            <w:del w:id="58" w:author="Author">
              <w:r w:rsidRPr="00EC5DC7" w:rsidDel="00986497">
                <w:rPr>
                  <w:sz w:val="20"/>
                  <w:lang w:val="en-US"/>
                </w:rPr>
                <w:delText>LoB</w:delText>
              </w:r>
            </w:del>
            <w:r w:rsidRPr="00EC5DC7">
              <w:rPr>
                <w:sz w:val="20"/>
                <w:lang w:val="en-US"/>
              </w:rPr>
              <w:t xml:space="preserve">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EC5DC7">
              <w:rPr>
                <w:sz w:val="20"/>
                <w:lang w:val="en-US"/>
              </w:rPr>
              <w:t>Life other than health insurance, incl. Unit-Linked and Health similar to life insurance.</w:t>
            </w:r>
          </w:p>
        </w:tc>
      </w:tr>
    </w:tbl>
    <w:p w:rsidR="00CC5D0A" w:rsidRPr="00412C34" w:rsidRDefault="00CC5D0A" w:rsidP="002A5BF9">
      <w:pPr>
        <w:rPr>
          <w:sz w:val="20"/>
          <w:lang w:val="en-US"/>
        </w:rPr>
      </w:pPr>
    </w:p>
    <w:sectPr w:rsidR="00CC5D0A" w:rsidRPr="00412C34" w:rsidSect="00257187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C67"/>
    <w:multiLevelType w:val="hybridMultilevel"/>
    <w:tmpl w:val="FD321E42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">
    <w:nsid w:val="51A90808"/>
    <w:multiLevelType w:val="hybridMultilevel"/>
    <w:tmpl w:val="A502D41E"/>
    <w:lvl w:ilvl="0" w:tplc="DF3CC5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775"/>
        </w:tabs>
        <w:ind w:left="775" w:hanging="360"/>
      </w:pPr>
      <w:rPr>
        <w:i w:val="0"/>
      </w:rPr>
    </w:lvl>
    <w:lvl w:ilvl="2" w:tplc="AF9A488C">
      <w:numFmt w:val="bullet"/>
      <w:lvlText w:val="-"/>
      <w:lvlJc w:val="left"/>
      <w:pPr>
        <w:tabs>
          <w:tab w:val="num" w:pos="2862"/>
        </w:tabs>
        <w:ind w:left="2862" w:hanging="180"/>
      </w:pPr>
      <w:rPr>
        <w:rFonts w:ascii="Times New Roman" w:eastAsia="Times New Roman" w:hAnsi="Times New Roman" w:cs="Times New Roman" w:hint="default"/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27F36"/>
    <w:multiLevelType w:val="hybridMultilevel"/>
    <w:tmpl w:val="0F44E3E2"/>
    <w:lvl w:ilvl="0" w:tplc="72E07370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F3D7B"/>
    <w:multiLevelType w:val="hybridMultilevel"/>
    <w:tmpl w:val="1592D028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F0F7A"/>
    <w:multiLevelType w:val="hybridMultilevel"/>
    <w:tmpl w:val="C0CAB18A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57187"/>
    <w:rsid w:val="00002696"/>
    <w:rsid w:val="00003650"/>
    <w:rsid w:val="00024E95"/>
    <w:rsid w:val="00051CE5"/>
    <w:rsid w:val="0009255C"/>
    <w:rsid w:val="000B7D0A"/>
    <w:rsid w:val="00123D81"/>
    <w:rsid w:val="00146966"/>
    <w:rsid w:val="00190A80"/>
    <w:rsid w:val="001A6CE8"/>
    <w:rsid w:val="001F1BFA"/>
    <w:rsid w:val="00206045"/>
    <w:rsid w:val="002517B7"/>
    <w:rsid w:val="00253DEE"/>
    <w:rsid w:val="00257187"/>
    <w:rsid w:val="002A5BF9"/>
    <w:rsid w:val="002C49F5"/>
    <w:rsid w:val="00341091"/>
    <w:rsid w:val="00350C22"/>
    <w:rsid w:val="003831F6"/>
    <w:rsid w:val="00383921"/>
    <w:rsid w:val="003C2D57"/>
    <w:rsid w:val="00403AE6"/>
    <w:rsid w:val="0041108F"/>
    <w:rsid w:val="00412C34"/>
    <w:rsid w:val="004235D7"/>
    <w:rsid w:val="00462FA7"/>
    <w:rsid w:val="00477ACC"/>
    <w:rsid w:val="00484C2C"/>
    <w:rsid w:val="004D2159"/>
    <w:rsid w:val="004E6E9A"/>
    <w:rsid w:val="005102C4"/>
    <w:rsid w:val="0053224E"/>
    <w:rsid w:val="00541D9C"/>
    <w:rsid w:val="00562D97"/>
    <w:rsid w:val="005B4510"/>
    <w:rsid w:val="005C7636"/>
    <w:rsid w:val="005D0644"/>
    <w:rsid w:val="005D12F6"/>
    <w:rsid w:val="005D3166"/>
    <w:rsid w:val="00606D6C"/>
    <w:rsid w:val="006270B3"/>
    <w:rsid w:val="00655A81"/>
    <w:rsid w:val="006C08A5"/>
    <w:rsid w:val="00767437"/>
    <w:rsid w:val="00782719"/>
    <w:rsid w:val="007A7639"/>
    <w:rsid w:val="007C7643"/>
    <w:rsid w:val="007D5535"/>
    <w:rsid w:val="00803284"/>
    <w:rsid w:val="00832A51"/>
    <w:rsid w:val="00872772"/>
    <w:rsid w:val="008D2B64"/>
    <w:rsid w:val="0092510B"/>
    <w:rsid w:val="00975AFB"/>
    <w:rsid w:val="00986497"/>
    <w:rsid w:val="00993ED5"/>
    <w:rsid w:val="00994F55"/>
    <w:rsid w:val="009A0863"/>
    <w:rsid w:val="009B3A79"/>
    <w:rsid w:val="009F14A3"/>
    <w:rsid w:val="00A13B71"/>
    <w:rsid w:val="00A945F4"/>
    <w:rsid w:val="00AC2459"/>
    <w:rsid w:val="00AD3C21"/>
    <w:rsid w:val="00B2054F"/>
    <w:rsid w:val="00B46980"/>
    <w:rsid w:val="00B9713C"/>
    <w:rsid w:val="00BC5B36"/>
    <w:rsid w:val="00BE2DF8"/>
    <w:rsid w:val="00C43F02"/>
    <w:rsid w:val="00C464C5"/>
    <w:rsid w:val="00C47B53"/>
    <w:rsid w:val="00C73817"/>
    <w:rsid w:val="00C80A4F"/>
    <w:rsid w:val="00C84DDF"/>
    <w:rsid w:val="00CA7D52"/>
    <w:rsid w:val="00CC5D0A"/>
    <w:rsid w:val="00D95CD8"/>
    <w:rsid w:val="00DA7BBA"/>
    <w:rsid w:val="00DE167E"/>
    <w:rsid w:val="00E25568"/>
    <w:rsid w:val="00E65F79"/>
    <w:rsid w:val="00E9437E"/>
    <w:rsid w:val="00EC0528"/>
    <w:rsid w:val="00EC5C23"/>
    <w:rsid w:val="00EC5DC7"/>
    <w:rsid w:val="00EF1831"/>
    <w:rsid w:val="00F370CC"/>
    <w:rsid w:val="00F92B8E"/>
    <w:rsid w:val="00FA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2BA7-DBF0-419A-8AEB-49AC5B428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2015-07-02T23:00:00Z</dcterms:created>
  <dcterms:modified xsi:type="dcterms:W3CDTF">2015-07-02T23:00:00Z</dcterms:modified>
</cp:coreProperties>
</file>